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6</w:t>
      </w:r>
    </w:p>
    <w:p>
      <w:pPr>
        <w:spacing w:line="560" w:lineRule="exact"/>
        <w:rPr>
          <w:rFonts w:ascii="宋体" w:hAnsi="宋体"/>
          <w:snapToGrid w:val="0"/>
          <w:kern w:val="0"/>
          <w:sz w:val="32"/>
          <w:szCs w:val="32"/>
        </w:rPr>
      </w:pPr>
    </w:p>
    <w:p>
      <w:pPr>
        <w:spacing w:line="560" w:lineRule="exact"/>
        <w:ind w:right="640"/>
        <w:jc w:val="center"/>
        <w:rPr>
          <w:rFonts w:ascii="文星标宋" w:hAnsi="文星标宋" w:eastAsia="文星标宋"/>
          <w:sz w:val="32"/>
          <w:szCs w:val="32"/>
        </w:rPr>
      </w:pPr>
      <w:r>
        <w:rPr>
          <w:rFonts w:hint="eastAsia" w:ascii="文星标宋" w:hAnsi="文星标宋" w:eastAsia="文星标宋"/>
          <w:sz w:val="32"/>
          <w:szCs w:val="32"/>
        </w:rPr>
        <w:t>关于对申报2022年</w:t>
      </w:r>
      <w:r>
        <w:rPr>
          <w:rFonts w:hint="eastAsia" w:ascii="文星标宋" w:hAnsi="文星标宋" w:eastAsia="文星标宋"/>
          <w:sz w:val="32"/>
          <w:szCs w:val="32"/>
          <w:lang w:eastAsia="zh-CN"/>
        </w:rPr>
        <w:t>省医学会奖</w:t>
      </w:r>
      <w:r>
        <w:rPr>
          <w:rFonts w:hint="eastAsia" w:ascii="文星标宋" w:hAnsi="文星标宋" w:eastAsia="文星标宋"/>
          <w:sz w:val="32"/>
          <w:szCs w:val="32"/>
        </w:rPr>
        <w:t>项目所附论文、专著知识产权等证明材料审核情况说明</w:t>
      </w:r>
    </w:p>
    <w:p>
      <w:pPr>
        <w:spacing w:line="560" w:lineRule="exact"/>
        <w:rPr>
          <w:rFonts w:ascii="仿宋_GB2312" w:eastAsia="仿宋_GB2312"/>
          <w:snapToGrid w:val="0"/>
          <w:kern w:val="0"/>
          <w:sz w:val="32"/>
          <w:szCs w:val="32"/>
        </w:rPr>
      </w:pPr>
    </w:p>
    <w:p>
      <w:pPr>
        <w:spacing w:line="560" w:lineRule="exact"/>
        <w:rPr>
          <w:rFonts w:ascii="仿宋_GB2312" w:eastAsia="仿宋_GB2312"/>
          <w:snapToGrid w:val="0"/>
          <w:kern w:val="0"/>
          <w:sz w:val="32"/>
          <w:szCs w:val="32"/>
        </w:rPr>
      </w:pPr>
      <w:r>
        <w:rPr>
          <w:rFonts w:hint="eastAsia" w:ascii="仿宋_GB2312" w:eastAsia="仿宋_GB2312"/>
          <w:snapToGrid w:val="0"/>
          <w:kern w:val="0"/>
          <w:sz w:val="32"/>
          <w:szCs w:val="32"/>
          <w:lang w:eastAsia="zh-CN"/>
        </w:rPr>
        <w:t>科研处</w:t>
      </w:r>
      <w:r>
        <w:rPr>
          <w:rFonts w:hint="eastAsia" w:ascii="仿宋_GB2312" w:eastAsia="仿宋_GB2312"/>
          <w:snapToGrid w:val="0"/>
          <w:kern w:val="0"/>
          <w:sz w:val="32"/>
          <w:szCs w:val="32"/>
        </w:rPr>
        <w:t>：</w:t>
      </w:r>
    </w:p>
    <w:p>
      <w:pPr>
        <w:adjustRightInd w:val="0"/>
        <w:spacing w:line="560" w:lineRule="exact"/>
        <w:ind w:firstLine="640" w:firstLineChars="200"/>
        <w:rPr>
          <w:rFonts w:ascii="仿宋_GB2312" w:eastAsia="仿宋_GB2312"/>
          <w:snapToGrid w:val="0"/>
          <w:kern w:val="0"/>
          <w:sz w:val="32"/>
          <w:szCs w:val="32"/>
        </w:rPr>
      </w:pPr>
      <w:r>
        <w:rPr>
          <w:rFonts w:hint="eastAsia" w:ascii="仿宋_GB2312" w:eastAsia="仿宋_GB2312"/>
          <w:snapToGrid w:val="0"/>
          <w:kern w:val="0"/>
          <w:sz w:val="32"/>
          <w:szCs w:val="32"/>
        </w:rPr>
        <w:t>为了做好2022年度省医学会奖申报工作，XX</w:t>
      </w:r>
      <w:r>
        <w:rPr>
          <w:rFonts w:hint="eastAsia" w:ascii="仿宋_GB2312" w:eastAsia="仿宋_GB2312"/>
          <w:snapToGrid w:val="0"/>
          <w:kern w:val="0"/>
          <w:sz w:val="32"/>
          <w:szCs w:val="32"/>
          <w:lang w:eastAsia="zh-CN"/>
        </w:rPr>
        <w:t>学院</w:t>
      </w:r>
      <w:r>
        <w:rPr>
          <w:rFonts w:hint="eastAsia" w:ascii="仿宋_GB2312" w:eastAsia="仿宋_GB2312"/>
          <w:snapToGrid w:val="0"/>
          <w:kern w:val="0"/>
          <w:sz w:val="32"/>
          <w:szCs w:val="32"/>
        </w:rPr>
        <w:t>对申报的XXXXX（填1-2个代表性项目即可）等XX（数量）个项目，所附论文（专著）组织专人进行了真实性、准确性、时效性审查，报送的论文（专著）等相关材料不存在抄袭、造假、重复使用</w:t>
      </w:r>
      <w:r>
        <w:rPr>
          <w:rFonts w:hint="eastAsia" w:ascii="仿宋_GB2312" w:eastAsia="仿宋_GB2312"/>
          <w:snapToGrid w:val="0"/>
          <w:kern w:val="0"/>
          <w:sz w:val="32"/>
          <w:szCs w:val="32"/>
          <w:lang w:eastAsia="zh-CN"/>
        </w:rPr>
        <w:t>以及意识形态问题</w:t>
      </w:r>
      <w:r>
        <w:rPr>
          <w:rFonts w:hint="eastAsia" w:ascii="仿宋_GB2312" w:eastAsia="仿宋_GB2312"/>
          <w:snapToGrid w:val="0"/>
          <w:kern w:val="0"/>
          <w:sz w:val="32"/>
          <w:szCs w:val="32"/>
        </w:rPr>
        <w:t>，如存在造假行为，愿取消提名资格，单位愿接受通报批评等严肃处理。</w:t>
      </w:r>
    </w:p>
    <w:p>
      <w:pPr>
        <w:adjustRightInd w:val="0"/>
        <w:spacing w:line="560" w:lineRule="exact"/>
        <w:rPr>
          <w:rFonts w:ascii="仿宋_GB2312" w:eastAsia="仿宋_GB2312"/>
          <w:snapToGrid w:val="0"/>
          <w:kern w:val="0"/>
          <w:sz w:val="32"/>
          <w:szCs w:val="32"/>
        </w:rPr>
      </w:pPr>
      <w:r>
        <w:rPr>
          <w:rFonts w:hint="eastAsia" w:ascii="仿宋_GB2312" w:eastAsia="仿宋_GB2312"/>
          <w:snapToGrid w:val="0"/>
          <w:kern w:val="0"/>
          <w:sz w:val="32"/>
          <w:szCs w:val="32"/>
        </w:rPr>
        <w:t>特此说明</w:t>
      </w:r>
    </w:p>
    <w:p>
      <w:pPr>
        <w:adjustRightInd w:val="0"/>
        <w:spacing w:line="560" w:lineRule="exact"/>
        <w:rPr>
          <w:rFonts w:ascii="仿宋_GB2312" w:eastAsia="仿宋_GB2312"/>
          <w:snapToGrid w:val="0"/>
          <w:kern w:val="0"/>
          <w:sz w:val="32"/>
          <w:szCs w:val="32"/>
        </w:rPr>
      </w:pPr>
    </w:p>
    <w:p>
      <w:pPr>
        <w:spacing w:line="560" w:lineRule="exact"/>
        <w:ind w:firstLine="645"/>
        <w:rPr>
          <w:rFonts w:ascii="仿宋_GB2312" w:eastAsia="仿宋_GB2312"/>
          <w:snapToGrid w:val="0"/>
          <w:kern w:val="0"/>
          <w:sz w:val="32"/>
          <w:szCs w:val="32"/>
        </w:rPr>
      </w:pPr>
    </w:p>
    <w:p>
      <w:pPr>
        <w:spacing w:line="560" w:lineRule="exact"/>
        <w:ind w:firstLine="645"/>
        <w:rPr>
          <w:rFonts w:ascii="仿宋_GB2312" w:eastAsia="仿宋_GB2312"/>
          <w:snapToGrid w:val="0"/>
          <w:kern w:val="0"/>
          <w:sz w:val="32"/>
          <w:szCs w:val="32"/>
        </w:rPr>
      </w:pPr>
    </w:p>
    <w:p>
      <w:pPr>
        <w:spacing w:line="560" w:lineRule="exact"/>
        <w:ind w:firstLine="645"/>
        <w:rPr>
          <w:rFonts w:ascii="仿宋_GB2312" w:eastAsia="仿宋_GB2312"/>
          <w:snapToGrid w:val="0"/>
          <w:kern w:val="0"/>
          <w:sz w:val="32"/>
          <w:szCs w:val="32"/>
        </w:rPr>
      </w:pPr>
      <w:r>
        <w:rPr>
          <w:rFonts w:hint="eastAsia" w:ascii="仿宋_GB2312" w:eastAsia="仿宋_GB2312"/>
          <w:snapToGrid w:val="0"/>
          <w:kern w:val="0"/>
          <w:sz w:val="32"/>
          <w:szCs w:val="32"/>
        </w:rPr>
        <w:t xml:space="preserve">                      </w:t>
      </w:r>
      <w:r>
        <w:rPr>
          <w:rFonts w:hint="eastAsia" w:ascii="仿宋_GB2312" w:eastAsia="仿宋_GB2312"/>
          <w:snapToGrid w:val="0"/>
          <w:kern w:val="0"/>
          <w:sz w:val="32"/>
          <w:szCs w:val="32"/>
        </w:rPr>
        <w:tab/>
      </w:r>
      <w:r>
        <w:rPr>
          <w:rFonts w:hint="eastAsia" w:ascii="仿宋_GB2312" w:eastAsia="仿宋_GB2312"/>
          <w:snapToGrid w:val="0"/>
          <w:kern w:val="0"/>
          <w:sz w:val="32"/>
          <w:szCs w:val="32"/>
        </w:rPr>
        <w:t>XX</w:t>
      </w:r>
      <w:r>
        <w:rPr>
          <w:rFonts w:hint="eastAsia" w:ascii="仿宋_GB2312" w:eastAsia="仿宋_GB2312"/>
          <w:snapToGrid w:val="0"/>
          <w:kern w:val="0"/>
          <w:sz w:val="32"/>
          <w:szCs w:val="32"/>
          <w:lang w:eastAsia="zh-CN"/>
        </w:rPr>
        <w:t>学院</w:t>
      </w:r>
      <w:r>
        <w:rPr>
          <w:rFonts w:hint="eastAsia" w:ascii="仿宋_GB2312" w:eastAsia="仿宋_GB2312"/>
          <w:snapToGrid w:val="0"/>
          <w:kern w:val="0"/>
          <w:sz w:val="32"/>
          <w:szCs w:val="32"/>
        </w:rPr>
        <w:t>（</w:t>
      </w:r>
      <w:r>
        <w:rPr>
          <w:rFonts w:hint="eastAsia" w:ascii="仿宋_GB2312" w:eastAsia="仿宋_GB2312"/>
          <w:snapToGrid w:val="0"/>
          <w:kern w:val="0"/>
          <w:sz w:val="32"/>
          <w:szCs w:val="32"/>
          <w:lang w:eastAsia="zh-CN"/>
        </w:rPr>
        <w:t>学院领导签字、盖</w:t>
      </w:r>
      <w:r>
        <w:rPr>
          <w:rFonts w:hint="eastAsia" w:ascii="仿宋_GB2312" w:eastAsia="仿宋_GB2312"/>
          <w:snapToGrid w:val="0"/>
          <w:kern w:val="0"/>
          <w:sz w:val="32"/>
          <w:szCs w:val="32"/>
        </w:rPr>
        <w:t>章）</w:t>
      </w:r>
    </w:p>
    <w:p>
      <w:pPr>
        <w:spacing w:line="560" w:lineRule="exact"/>
        <w:ind w:firstLine="645"/>
      </w:pPr>
      <w:r>
        <w:rPr>
          <w:rFonts w:hint="eastAsia" w:ascii="仿宋_GB2312" w:eastAsia="仿宋_GB2312"/>
          <w:snapToGrid w:val="0"/>
          <w:kern w:val="0"/>
          <w:sz w:val="32"/>
          <w:szCs w:val="32"/>
        </w:rPr>
        <w:t xml:space="preserve">                        </w:t>
      </w:r>
      <w:r>
        <w:rPr>
          <w:rFonts w:hint="eastAsia" w:ascii="仿宋_GB2312" w:eastAsia="仿宋_GB2312"/>
          <w:snapToGrid w:val="0"/>
          <w:kern w:val="0"/>
          <w:sz w:val="32"/>
          <w:szCs w:val="32"/>
          <w:lang w:val="en-US" w:eastAsia="zh-CN"/>
        </w:rPr>
        <w:t xml:space="preserve">      </w:t>
      </w:r>
      <w:bookmarkStart w:id="0" w:name="_GoBack"/>
      <w:bookmarkEnd w:id="0"/>
      <w:r>
        <w:rPr>
          <w:rFonts w:hint="eastAsia" w:ascii="仿宋_GB2312" w:eastAsia="仿宋_GB2312"/>
          <w:snapToGrid w:val="0"/>
          <w:kern w:val="0"/>
          <w:sz w:val="32"/>
          <w:szCs w:val="32"/>
        </w:rPr>
        <w:t xml:space="preserve"> 年   月 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文星标宋">
    <w:altName w:val="微软雅黑"/>
    <w:panose1 w:val="02010604000101010101"/>
    <w:charset w:val="86"/>
    <w:family w:val="auto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ExOGY5NjZiZjFkZDI5NjYwYzFlNjJmYmM4ZTlhYjcifQ=="/>
  </w:docVars>
  <w:rsids>
    <w:rsidRoot w:val="791A5320"/>
    <w:rsid w:val="0BC40579"/>
    <w:rsid w:val="10611EED"/>
    <w:rsid w:val="36D31483"/>
    <w:rsid w:val="768F5B89"/>
    <w:rsid w:val="791A5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210</Words>
  <Characters>225</Characters>
  <Lines>0</Lines>
  <Paragraphs>0</Paragraphs>
  <TotalTime>8</TotalTime>
  <ScaleCrop>false</ScaleCrop>
  <LinksUpToDate>false</LinksUpToDate>
  <CharactersWithSpaces>284</CharactersWithSpaces>
  <Application>WPS Office_11.1.0.12019_F1E327BC-269C-435d-A152-05C5408002CA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2022-09-01T02:45:00Z</dcterms:created>
  <dc:creator>Tina</dc:creator>
  <cp:lastModifiedBy>Tina</cp:lastModifiedBy>
  <dcterms:modified xsi:type="dcterms:W3CDTF">2022-09-01T03:18:29Z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2052-11.1.0.12019</vt:lpwstr>
  </property>
  <property fmtid="{D5CDD505-2E9C-101B-9397-08002B2CF9AE}" pid="3" name="ICV">
    <vt:lpwstr>CB0A1C1A9C2A4E5D87F1F819D1C772E0</vt:lpwstr>
  </property>
</Properties>
</file>